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FE4CB1" w14:textId="77777777" w:rsidR="009552E3" w:rsidRPr="000213C3" w:rsidRDefault="009552E3" w:rsidP="00DB20BB">
      <w:pPr>
        <w:jc w:val="right"/>
        <w:rPr>
          <w:b/>
          <w:sz w:val="24"/>
        </w:rPr>
      </w:pPr>
      <w:r w:rsidRPr="000213C3">
        <w:rPr>
          <w:b/>
          <w:sz w:val="24"/>
        </w:rPr>
        <w:t>FOR IMMEDIATE RELEASE</w:t>
      </w:r>
    </w:p>
    <w:p w14:paraId="45D11085" w14:textId="77777777" w:rsidR="0006742E" w:rsidRPr="009552E3" w:rsidRDefault="0006742E" w:rsidP="00DB20BB">
      <w:pPr>
        <w:rPr>
          <w:b/>
        </w:rPr>
      </w:pPr>
      <w:r w:rsidRPr="009552E3">
        <w:rPr>
          <w:b/>
        </w:rPr>
        <w:t xml:space="preserve">Company Name: </w:t>
      </w:r>
      <w:r w:rsidR="00AA415D">
        <w:rPr>
          <w:b/>
        </w:rPr>
        <w:t xml:space="preserve"> </w:t>
      </w:r>
      <w:r w:rsidRPr="009552E3">
        <w:t>Web Dynamics Inc.</w:t>
      </w:r>
    </w:p>
    <w:p w14:paraId="00739F94" w14:textId="77777777" w:rsidR="00960478" w:rsidRPr="009552E3" w:rsidRDefault="0006742E" w:rsidP="00960478">
      <w:pPr>
        <w:rPr>
          <w:b/>
        </w:rPr>
      </w:pPr>
      <w:r w:rsidRPr="009552E3">
        <w:rPr>
          <w:b/>
        </w:rPr>
        <w:t>Contact:</w:t>
      </w:r>
      <w:r w:rsidR="00153629">
        <w:rPr>
          <w:b/>
        </w:rPr>
        <w:t xml:space="preserve"> </w:t>
      </w:r>
      <w:r w:rsidR="00AA415D">
        <w:rPr>
          <w:b/>
        </w:rPr>
        <w:t xml:space="preserve"> </w:t>
      </w:r>
      <w:r w:rsidR="00153629" w:rsidRPr="000213C3">
        <w:t>Chris Hales</w:t>
      </w:r>
      <w:r w:rsidR="00960478">
        <w:rPr>
          <w:b/>
        </w:rPr>
        <w:t xml:space="preserve">  </w:t>
      </w:r>
    </w:p>
    <w:p w14:paraId="6EBD9B66" w14:textId="77777777" w:rsidR="0006742E" w:rsidRPr="009552E3" w:rsidRDefault="0006742E" w:rsidP="00DB20BB">
      <w:pPr>
        <w:rPr>
          <w:b/>
        </w:rPr>
      </w:pPr>
      <w:r w:rsidRPr="009552E3">
        <w:rPr>
          <w:b/>
        </w:rPr>
        <w:t xml:space="preserve">Address: </w:t>
      </w:r>
      <w:r w:rsidR="00AA415D">
        <w:rPr>
          <w:b/>
        </w:rPr>
        <w:t xml:space="preserve"> </w:t>
      </w:r>
      <w:r w:rsidRPr="009552E3">
        <w:t>Toronto, Canada</w:t>
      </w:r>
    </w:p>
    <w:p w14:paraId="7AFF7F74" w14:textId="77777777" w:rsidR="0006742E" w:rsidRPr="009552E3" w:rsidRDefault="0006742E" w:rsidP="00DB20BB">
      <w:pPr>
        <w:rPr>
          <w:b/>
        </w:rPr>
      </w:pPr>
      <w:r w:rsidRPr="009552E3">
        <w:rPr>
          <w:b/>
        </w:rPr>
        <w:t>Telephone Number:</w:t>
      </w:r>
      <w:r w:rsidR="00153629">
        <w:rPr>
          <w:b/>
        </w:rPr>
        <w:t xml:space="preserve"> </w:t>
      </w:r>
      <w:r w:rsidR="00AA415D">
        <w:rPr>
          <w:b/>
        </w:rPr>
        <w:t xml:space="preserve"> </w:t>
      </w:r>
      <w:r w:rsidR="00153629" w:rsidRPr="000213C3">
        <w:t>888.229.7822</w:t>
      </w:r>
      <w:r w:rsidR="00960478" w:rsidRPr="000213C3">
        <w:t xml:space="preserve"> </w:t>
      </w:r>
      <w:r w:rsidRPr="000213C3">
        <w:t>Email:</w:t>
      </w:r>
      <w:r w:rsidR="00153629" w:rsidRPr="000213C3">
        <w:t xml:space="preserve"> chris@webdynamics.ws</w:t>
      </w:r>
    </w:p>
    <w:p w14:paraId="36C983FF" w14:textId="77777777" w:rsidR="0006742E" w:rsidRPr="003A14D8" w:rsidRDefault="00DB20BB" w:rsidP="00DB20BB">
      <w:pPr>
        <w:jc w:val="center"/>
        <w:rPr>
          <w:b/>
          <w:color w:val="7030A0"/>
          <w:sz w:val="24"/>
        </w:rPr>
      </w:pPr>
      <w:r w:rsidRPr="003A14D8">
        <w:rPr>
          <w:b/>
          <w:color w:val="7030A0"/>
          <w:sz w:val="24"/>
        </w:rPr>
        <w:t xml:space="preserve">Web Dynamics Inc. </w:t>
      </w:r>
      <w:proofErr w:type="gramStart"/>
      <w:r w:rsidRPr="003A14D8">
        <w:rPr>
          <w:b/>
          <w:color w:val="7030A0"/>
          <w:sz w:val="24"/>
        </w:rPr>
        <w:t>Launch</w:t>
      </w:r>
      <w:r w:rsidR="00AA415D">
        <w:rPr>
          <w:b/>
          <w:color w:val="7030A0"/>
          <w:sz w:val="24"/>
        </w:rPr>
        <w:t>es</w:t>
      </w:r>
      <w:proofErr w:type="gramEnd"/>
      <w:r w:rsidR="003A14D8">
        <w:rPr>
          <w:b/>
          <w:color w:val="7030A0"/>
          <w:sz w:val="24"/>
        </w:rPr>
        <w:t xml:space="preserve"> a n</w:t>
      </w:r>
      <w:r w:rsidR="00EB3153" w:rsidRPr="003A14D8">
        <w:rPr>
          <w:b/>
          <w:color w:val="7030A0"/>
          <w:sz w:val="24"/>
        </w:rPr>
        <w:t xml:space="preserve">ew File/Job </w:t>
      </w:r>
      <w:r w:rsidR="0006742E" w:rsidRPr="003A14D8">
        <w:rPr>
          <w:b/>
          <w:color w:val="7030A0"/>
          <w:sz w:val="24"/>
        </w:rPr>
        <w:t>Upload Tool</w:t>
      </w:r>
      <w:r w:rsidR="00EB3153" w:rsidRPr="003A14D8">
        <w:rPr>
          <w:b/>
          <w:color w:val="7030A0"/>
          <w:sz w:val="24"/>
        </w:rPr>
        <w:t xml:space="preserve"> integrated with Dropbox</w:t>
      </w:r>
    </w:p>
    <w:p w14:paraId="6BD9950B" w14:textId="22C41D7B" w:rsidR="00EB3153" w:rsidRDefault="00023241" w:rsidP="00DB20BB">
      <w:pPr>
        <w:jc w:val="center"/>
      </w:pPr>
      <w:del w:id="0" w:author="chris" w:date="2015-01-15T13:46:00Z">
        <w:r w:rsidDel="00184C5C">
          <w:rPr>
            <w:noProof/>
          </w:rPr>
          <w:drawing>
            <wp:inline distT="0" distB="0" distL="0" distR="0" wp14:anchorId="7D6135E2" wp14:editId="13A1B367">
              <wp:extent cx="857250" cy="885825"/>
              <wp:effectExtent l="0" t="0" r="0" b="9525"/>
              <wp:docPr id="2" name="Picture 2" descr="http://www.noordinaryhomestead.com/wp-content/uploads/2013/01/dropbox-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noordinaryhomestead.com/wp-content/uploads/2013/01/dropbox-logo.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57250" cy="885825"/>
                      </a:xfrm>
                      <a:prstGeom prst="rect">
                        <a:avLst/>
                      </a:prstGeom>
                      <a:noFill/>
                      <a:ln>
                        <a:noFill/>
                      </a:ln>
                    </pic:spPr>
                  </pic:pic>
                </a:graphicData>
              </a:graphic>
            </wp:inline>
          </w:drawing>
        </w:r>
      </w:del>
      <w:ins w:id="1" w:author="chris" w:date="2015-01-15T13:46:00Z">
        <w:r w:rsidR="00184C5C">
          <w:rPr>
            <w:noProof/>
          </w:rPr>
          <w:drawing>
            <wp:inline distT="0" distB="0" distL="0" distR="0" wp14:anchorId="3DE69C0B" wp14:editId="0A0CE12E">
              <wp:extent cx="1812370" cy="2219325"/>
              <wp:effectExtent l="0" t="0" r="0" b="0"/>
              <wp:docPr id="3" name="Picture 3" descr="C:\Users\chris\Google Drive\jobndrop\jobndrop.f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Google Drive\jobndrop\jobndrop.fw.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5648" cy="2235584"/>
                      </a:xfrm>
                      <a:prstGeom prst="rect">
                        <a:avLst/>
                      </a:prstGeom>
                      <a:noFill/>
                      <a:ln>
                        <a:noFill/>
                      </a:ln>
                    </pic:spPr>
                  </pic:pic>
                </a:graphicData>
              </a:graphic>
            </wp:inline>
          </w:drawing>
        </w:r>
      </w:ins>
    </w:p>
    <w:p w14:paraId="1537A4CF" w14:textId="48BF75E9" w:rsidR="0006742E" w:rsidRDefault="00C83DB0" w:rsidP="00DB20BB">
      <w:r>
        <w:t xml:space="preserve">Web Dynamics </w:t>
      </w:r>
      <w:r w:rsidR="00AA415D">
        <w:t xml:space="preserve">is pleased to announce the </w:t>
      </w:r>
      <w:r w:rsidR="0006742E">
        <w:t>launch</w:t>
      </w:r>
      <w:r w:rsidR="00AA415D">
        <w:t xml:space="preserve"> of</w:t>
      </w:r>
      <w:r w:rsidR="0006742E">
        <w:t xml:space="preserve"> a new file upload tool </w:t>
      </w:r>
      <w:r w:rsidR="00AA415D">
        <w:t xml:space="preserve">for use in </w:t>
      </w:r>
      <w:r w:rsidR="0006742E">
        <w:t xml:space="preserve">the online market </w:t>
      </w:r>
      <w:r w:rsidR="00AA415D">
        <w:t>for</w:t>
      </w:r>
      <w:r w:rsidR="0006742E">
        <w:t xml:space="preserve"> </w:t>
      </w:r>
      <w:r w:rsidR="003A14D8" w:rsidRPr="003A14D8">
        <w:t>reprographers</w:t>
      </w:r>
      <w:r w:rsidR="003A14D8">
        <w:t xml:space="preserve"> </w:t>
      </w:r>
      <w:r w:rsidR="0006742E">
        <w:t xml:space="preserve">to make </w:t>
      </w:r>
      <w:r w:rsidR="00AA415D">
        <w:t xml:space="preserve">the </w:t>
      </w:r>
      <w:r>
        <w:t xml:space="preserve">customer job uploading </w:t>
      </w:r>
      <w:r w:rsidR="0006742E">
        <w:t xml:space="preserve">process secure and </w:t>
      </w:r>
      <w:r w:rsidR="00F3795E">
        <w:t>easy to use</w:t>
      </w:r>
      <w:r w:rsidR="00DB20BB">
        <w:t xml:space="preserve">. </w:t>
      </w:r>
      <w:r w:rsidR="00AA415D">
        <w:t xml:space="preserve"> </w:t>
      </w:r>
      <w:r w:rsidR="00DB20BB">
        <w:t>It i</w:t>
      </w:r>
      <w:r w:rsidR="0006742E">
        <w:t>s equipped with one of the latest technologies for file sharing</w:t>
      </w:r>
      <w:r w:rsidR="00AA415D">
        <w:t xml:space="preserve"> - Dropbox</w:t>
      </w:r>
      <w:r w:rsidR="0006742E">
        <w:t xml:space="preserve">. </w:t>
      </w:r>
      <w:r w:rsidR="00AA415D">
        <w:t xml:space="preserve">  </w:t>
      </w:r>
      <w:r w:rsidR="0006742E">
        <w:t>It was introduced in the online market as the “</w:t>
      </w:r>
      <w:proofErr w:type="spellStart"/>
      <w:del w:id="2" w:author="chris" w:date="2015-01-15T13:46:00Z">
        <w:r w:rsidR="00B53FE9" w:rsidRPr="003A14D8" w:rsidDel="00184C5C">
          <w:rPr>
            <w:b/>
            <w:color w:val="7030A0"/>
          </w:rPr>
          <w:delText>ReproOrder</w:delText>
        </w:r>
      </w:del>
      <w:ins w:id="3" w:author="chris" w:date="2015-01-15T13:46:00Z">
        <w:r w:rsidR="00184C5C">
          <w:rPr>
            <w:b/>
            <w:color w:val="7030A0"/>
          </w:rPr>
          <w:t>JobNdrop</w:t>
        </w:r>
      </w:ins>
      <w:proofErr w:type="spellEnd"/>
      <w:r w:rsidR="0006742E">
        <w:t xml:space="preserve">” file sharing tool – an excellent file sharing application for </w:t>
      </w:r>
      <w:r w:rsidR="003A14D8" w:rsidRPr="003A14D8">
        <w:t>reprographers</w:t>
      </w:r>
      <w:r w:rsidR="003A14D8">
        <w:t xml:space="preserve"> </w:t>
      </w:r>
      <w:r w:rsidR="0006742E">
        <w:t xml:space="preserve">and </w:t>
      </w:r>
      <w:r w:rsidR="003A14D8">
        <w:t>their clients</w:t>
      </w:r>
      <w:r w:rsidR="0006742E">
        <w:t xml:space="preserve"> to share their files </w:t>
      </w:r>
      <w:r w:rsidR="00CE72C9">
        <w:t>through an online</w:t>
      </w:r>
      <w:r w:rsidR="0006742E">
        <w:t xml:space="preserve"> </w:t>
      </w:r>
      <w:r w:rsidR="00CE72C9">
        <w:t>process.</w:t>
      </w:r>
    </w:p>
    <w:p w14:paraId="12BA5C90" w14:textId="37235ECF" w:rsidR="00F3795E" w:rsidRDefault="00CE72C9" w:rsidP="00DB20BB">
      <w:r>
        <w:t xml:space="preserve">The new </w:t>
      </w:r>
      <w:proofErr w:type="spellStart"/>
      <w:ins w:id="4" w:author="chris" w:date="2015-01-15T13:46:00Z">
        <w:r w:rsidR="00184C5C">
          <w:rPr>
            <w:b/>
            <w:color w:val="7030A0"/>
          </w:rPr>
          <w:t>JobNdrop</w:t>
        </w:r>
      </w:ins>
      <w:del w:id="5" w:author="chris" w:date="2015-01-15T13:46:00Z">
        <w:r w:rsidR="00B53FE9" w:rsidRPr="003A14D8" w:rsidDel="00184C5C">
          <w:rPr>
            <w:b/>
            <w:color w:val="7030A0"/>
          </w:rPr>
          <w:delText>ReproOrder</w:delText>
        </w:r>
        <w:r w:rsidR="00B53FE9" w:rsidDel="00184C5C">
          <w:rPr>
            <w:b/>
            <w:color w:val="7030A0"/>
          </w:rPr>
          <w:delText xml:space="preserve"> </w:delText>
        </w:r>
      </w:del>
      <w:r w:rsidR="00F3795E">
        <w:t>job</w:t>
      </w:r>
      <w:proofErr w:type="spellEnd"/>
      <w:r w:rsidR="00F3795E">
        <w:t xml:space="preserve"> upload</w:t>
      </w:r>
      <w:r>
        <w:t xml:space="preserve"> application </w:t>
      </w:r>
      <w:r w:rsidR="00AA415D">
        <w:t>is</w:t>
      </w:r>
      <w:r>
        <w:t xml:space="preserve"> the best solution </w:t>
      </w:r>
      <w:r w:rsidR="00AA415D">
        <w:t>for</w:t>
      </w:r>
      <w:r>
        <w:t xml:space="preserve"> </w:t>
      </w:r>
      <w:r w:rsidR="00F3795E">
        <w:t>companies</w:t>
      </w:r>
      <w:r>
        <w:t xml:space="preserve"> who don’t want to entrust the security of their personal files to the </w:t>
      </w:r>
      <w:r w:rsidR="00AA415D">
        <w:t xml:space="preserve">current </w:t>
      </w:r>
      <w:r>
        <w:t xml:space="preserve">file sharing applications that are prone to several kinds of security issues like FTP and JAVA. </w:t>
      </w:r>
      <w:r w:rsidR="00CE2AEC">
        <w:t xml:space="preserve">  The main goal of the product is ensure that job uploads are easy and secure.</w:t>
      </w:r>
    </w:p>
    <w:p w14:paraId="127DBF1B" w14:textId="77777777" w:rsidR="00A13019" w:rsidRPr="00960478" w:rsidRDefault="00960478" w:rsidP="00DB20BB">
      <w:pPr>
        <w:rPr>
          <w:i/>
          <w:color w:val="7030A0"/>
          <w:shd w:val="clear" w:color="auto" w:fill="FFFFFF"/>
        </w:rPr>
      </w:pPr>
      <w:r>
        <w:rPr>
          <w:color w:val="222222"/>
          <w:shd w:val="clear" w:color="auto" w:fill="FFFFFF"/>
        </w:rPr>
        <w:t xml:space="preserve"> </w:t>
      </w:r>
      <w:r w:rsidR="00A13019" w:rsidRPr="00960478">
        <w:rPr>
          <w:i/>
          <w:color w:val="7030A0"/>
          <w:shd w:val="clear" w:color="auto" w:fill="FFFFFF"/>
        </w:rPr>
        <w:t>“Many of our customers have started using Dropbox and similar file sharing applications. It is exciting to be able be provide a service based on technology our customers are already familiar with. Dropbox will enable a better integration with our internal workflow by allowing orders to be synchronized into folders that reside on our servers. However, the most important advantage is being able to avoid the constant security issues that are inherent in FTP.”</w:t>
      </w:r>
    </w:p>
    <w:p w14:paraId="7D192A86" w14:textId="77777777" w:rsidR="00A13019" w:rsidRPr="00A13019" w:rsidRDefault="00A13019" w:rsidP="000213C3">
      <w:pPr>
        <w:jc w:val="right"/>
        <w:rPr>
          <w:i/>
          <w:color w:val="7030A0"/>
        </w:rPr>
      </w:pPr>
      <w:r w:rsidRPr="00A13019">
        <w:rPr>
          <w:i/>
          <w:color w:val="7030A0"/>
          <w:shd w:val="clear" w:color="auto" w:fill="FFFFFF"/>
        </w:rPr>
        <w:t>Randy Watterson, Lawton Reprographics</w:t>
      </w:r>
    </w:p>
    <w:p w14:paraId="49814DF7" w14:textId="7326F902" w:rsidR="00960478" w:rsidRDefault="00184C5C" w:rsidP="00DB20BB">
      <w:pPr>
        <w:rPr>
          <w:ins w:id="6" w:author="chris" w:date="2015-01-15T13:55:00Z"/>
        </w:rPr>
      </w:pPr>
      <w:proofErr w:type="spellStart"/>
      <w:ins w:id="7" w:author="chris" w:date="2015-01-15T13:46:00Z">
        <w:r>
          <w:rPr>
            <w:b/>
            <w:color w:val="7030A0"/>
          </w:rPr>
          <w:lastRenderedPageBreak/>
          <w:t>JobNdrop</w:t>
        </w:r>
        <w:proofErr w:type="spellEnd"/>
        <w:r>
          <w:rPr>
            <w:b/>
            <w:color w:val="7030A0"/>
          </w:rPr>
          <w:t xml:space="preserve"> </w:t>
        </w:r>
      </w:ins>
      <w:del w:id="8" w:author="chris" w:date="2015-01-15T13:46:00Z">
        <w:r w:rsidR="00CE2AEC" w:rsidRPr="003A14D8" w:rsidDel="00184C5C">
          <w:rPr>
            <w:b/>
            <w:color w:val="7030A0"/>
          </w:rPr>
          <w:delText>ReproOrder</w:delText>
        </w:r>
        <w:r w:rsidR="00CE2AEC" w:rsidDel="00184C5C">
          <w:rPr>
            <w:b/>
            <w:color w:val="7030A0"/>
          </w:rPr>
          <w:delText xml:space="preserve"> </w:delText>
        </w:r>
      </w:del>
      <w:r w:rsidR="00CE72C9">
        <w:t>comes with 1 terabyte</w:t>
      </w:r>
      <w:r w:rsidR="00F3795E">
        <w:t xml:space="preserve"> of storage and 5 users</w:t>
      </w:r>
      <w:r w:rsidR="00AA415D">
        <w:t xml:space="preserve"> at an affordable cost</w:t>
      </w:r>
      <w:r w:rsidR="00F3795E">
        <w:t>.</w:t>
      </w:r>
      <w:r w:rsidR="00960478">
        <w:t xml:space="preserve"> </w:t>
      </w:r>
      <w:r w:rsidR="00AA415D">
        <w:t xml:space="preserve"> </w:t>
      </w:r>
      <w:r w:rsidR="0006742E">
        <w:t xml:space="preserve">To get more information about </w:t>
      </w:r>
      <w:r w:rsidR="00B53FE9">
        <w:t>ReproOrder or our other product,</w:t>
      </w:r>
      <w:r w:rsidR="0006742E">
        <w:t xml:space="preserve"> please </w:t>
      </w:r>
      <w:r w:rsidR="00EB7680">
        <w:t xml:space="preserve">contact </w:t>
      </w:r>
      <w:del w:id="9" w:author="chris" w:date="2015-01-15T13:54:00Z">
        <w:r w:rsidR="00EB7680" w:rsidDel="00106176">
          <w:delText>Chris Hales</w:delText>
        </w:r>
      </w:del>
      <w:ins w:id="10" w:author="chris" w:date="2015-01-15T13:54:00Z">
        <w:r w:rsidR="00106176">
          <w:t>web dynamics</w:t>
        </w:r>
      </w:ins>
      <w:r w:rsidR="00EB7680">
        <w:t xml:space="preserve"> for a free demo.</w:t>
      </w:r>
      <w:r w:rsidR="00960478" w:rsidRPr="00960478">
        <w:t xml:space="preserve"> </w:t>
      </w:r>
    </w:p>
    <w:p w14:paraId="392BC753" w14:textId="4D5D46C6" w:rsidR="00106176" w:rsidRDefault="00106176" w:rsidP="00DB20BB">
      <w:pPr>
        <w:rPr>
          <w:ins w:id="11" w:author="chris" w:date="2015-01-15T13:55:00Z"/>
        </w:rPr>
      </w:pPr>
      <w:ins w:id="12" w:author="chris" w:date="2015-01-15T13:55:00Z">
        <w:r>
          <w:t>It simply plugs into your</w:t>
        </w:r>
        <w:bookmarkStart w:id="13" w:name="_GoBack"/>
        <w:bookmarkEnd w:id="13"/>
        <w:r>
          <w:t xml:space="preserve"> existing website</w:t>
        </w:r>
      </w:ins>
    </w:p>
    <w:p w14:paraId="5F8A8FE5" w14:textId="77777777" w:rsidR="00106176" w:rsidRDefault="00106176" w:rsidP="00DB20BB"/>
    <w:p w14:paraId="0098DD2B" w14:textId="61028AD8" w:rsidR="00AA415D" w:rsidRDefault="00AA415D" w:rsidP="000213C3">
      <w:r>
        <w:rPr>
          <w:b/>
        </w:rPr>
        <w:t xml:space="preserve">About Web Dynamics Inc.:  </w:t>
      </w:r>
      <w:r>
        <w:t xml:space="preserve">Web Dynamics is a leading North American provider of reliable software applications for </w:t>
      </w:r>
      <w:r w:rsidRPr="003A14D8">
        <w:t>reprographers</w:t>
      </w:r>
      <w:r>
        <w:t xml:space="preserve">.  </w:t>
      </w:r>
    </w:p>
    <w:p w14:paraId="03696556" w14:textId="77777777" w:rsidR="00960478" w:rsidRDefault="00960478" w:rsidP="00960478">
      <w:pPr>
        <w:jc w:val="center"/>
      </w:pPr>
    </w:p>
    <w:sectPr w:rsidR="00960478" w:rsidSect="007D1E1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7D053F" w14:textId="77777777" w:rsidR="00894A46" w:rsidRDefault="00894A46" w:rsidP="00153629">
      <w:pPr>
        <w:spacing w:after="0" w:line="240" w:lineRule="auto"/>
      </w:pPr>
      <w:r>
        <w:separator/>
      </w:r>
    </w:p>
  </w:endnote>
  <w:endnote w:type="continuationSeparator" w:id="0">
    <w:p w14:paraId="435FDF8A" w14:textId="77777777" w:rsidR="00894A46" w:rsidRDefault="00894A46" w:rsidP="00153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13DC99" w14:textId="77777777" w:rsidR="00894A46" w:rsidRDefault="00894A46" w:rsidP="00153629">
      <w:pPr>
        <w:spacing w:after="0" w:line="240" w:lineRule="auto"/>
      </w:pPr>
      <w:r>
        <w:separator/>
      </w:r>
    </w:p>
  </w:footnote>
  <w:footnote w:type="continuationSeparator" w:id="0">
    <w:p w14:paraId="5405D842" w14:textId="77777777" w:rsidR="00894A46" w:rsidRDefault="00894A46" w:rsidP="001536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4DBB7" w14:textId="77777777" w:rsidR="00153629" w:rsidRDefault="00023241">
    <w:pPr>
      <w:pStyle w:val="Header"/>
    </w:pPr>
    <w:r>
      <w:rPr>
        <w:noProof/>
      </w:rPr>
      <w:drawing>
        <wp:inline distT="0" distB="0" distL="0" distR="0" wp14:anchorId="0FDB5A1A" wp14:editId="6D1C43F3">
          <wp:extent cx="1209675" cy="685800"/>
          <wp:effectExtent l="0" t="0" r="0" b="0"/>
          <wp:docPr id="1" name="Picture 1" descr="C:\Users\chris\Google Drive\_sites\webdynamics.ws\psd\log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Google Drive\_sites\webdynamics.ws\psd\logo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675" cy="685800"/>
                  </a:xfrm>
                  <a:prstGeom prst="rect">
                    <a:avLst/>
                  </a:prstGeom>
                  <a:noFill/>
                  <a:ln>
                    <a:noFill/>
                  </a:ln>
                </pic:spPr>
              </pic:pic>
            </a:graphicData>
          </a:graphic>
        </wp:inline>
      </w:drawing>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
    <w15:presenceInfo w15:providerId="None" w15:userId="chr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42E"/>
    <w:rsid w:val="000213C3"/>
    <w:rsid w:val="00023241"/>
    <w:rsid w:val="0006742E"/>
    <w:rsid w:val="000A5B92"/>
    <w:rsid w:val="000A5C61"/>
    <w:rsid w:val="00106176"/>
    <w:rsid w:val="00110421"/>
    <w:rsid w:val="001444D4"/>
    <w:rsid w:val="00153629"/>
    <w:rsid w:val="00184C5C"/>
    <w:rsid w:val="00257291"/>
    <w:rsid w:val="00284C56"/>
    <w:rsid w:val="0039662D"/>
    <w:rsid w:val="003A14D8"/>
    <w:rsid w:val="00442C00"/>
    <w:rsid w:val="00446E65"/>
    <w:rsid w:val="004630EE"/>
    <w:rsid w:val="0049563E"/>
    <w:rsid w:val="0068344E"/>
    <w:rsid w:val="00747CA0"/>
    <w:rsid w:val="007D1E17"/>
    <w:rsid w:val="00854E27"/>
    <w:rsid w:val="00875DF5"/>
    <w:rsid w:val="00894A46"/>
    <w:rsid w:val="008E64B4"/>
    <w:rsid w:val="009552E3"/>
    <w:rsid w:val="00960478"/>
    <w:rsid w:val="009933A4"/>
    <w:rsid w:val="00A13019"/>
    <w:rsid w:val="00A25A26"/>
    <w:rsid w:val="00A5027B"/>
    <w:rsid w:val="00AA415D"/>
    <w:rsid w:val="00AA69A4"/>
    <w:rsid w:val="00AC2189"/>
    <w:rsid w:val="00B23EBD"/>
    <w:rsid w:val="00B53FE9"/>
    <w:rsid w:val="00B768C2"/>
    <w:rsid w:val="00B87A8B"/>
    <w:rsid w:val="00C2746C"/>
    <w:rsid w:val="00C83DB0"/>
    <w:rsid w:val="00CB138B"/>
    <w:rsid w:val="00CE2AEC"/>
    <w:rsid w:val="00CE72C9"/>
    <w:rsid w:val="00D70C3E"/>
    <w:rsid w:val="00DB20BB"/>
    <w:rsid w:val="00E73EE7"/>
    <w:rsid w:val="00EB3153"/>
    <w:rsid w:val="00EB7680"/>
    <w:rsid w:val="00F245CC"/>
    <w:rsid w:val="00F3795E"/>
    <w:rsid w:val="00F82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57280"/>
  <w15:docId w15:val="{611F36FB-0CAB-4BF9-ABC3-EAB7391F0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E1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3629"/>
    <w:pPr>
      <w:tabs>
        <w:tab w:val="center" w:pos="4680"/>
        <w:tab w:val="right" w:pos="9360"/>
      </w:tabs>
    </w:pPr>
  </w:style>
  <w:style w:type="character" w:customStyle="1" w:styleId="HeaderChar">
    <w:name w:val="Header Char"/>
    <w:basedOn w:val="DefaultParagraphFont"/>
    <w:link w:val="Header"/>
    <w:uiPriority w:val="99"/>
    <w:rsid w:val="00153629"/>
    <w:rPr>
      <w:sz w:val="22"/>
      <w:szCs w:val="22"/>
    </w:rPr>
  </w:style>
  <w:style w:type="paragraph" w:styleId="Footer">
    <w:name w:val="footer"/>
    <w:basedOn w:val="Normal"/>
    <w:link w:val="FooterChar"/>
    <w:uiPriority w:val="99"/>
    <w:unhideWhenUsed/>
    <w:rsid w:val="00153629"/>
    <w:pPr>
      <w:tabs>
        <w:tab w:val="center" w:pos="4680"/>
        <w:tab w:val="right" w:pos="9360"/>
      </w:tabs>
    </w:pPr>
  </w:style>
  <w:style w:type="character" w:customStyle="1" w:styleId="FooterChar">
    <w:name w:val="Footer Char"/>
    <w:basedOn w:val="DefaultParagraphFont"/>
    <w:link w:val="Footer"/>
    <w:uiPriority w:val="99"/>
    <w:rsid w:val="00153629"/>
    <w:rPr>
      <w:sz w:val="22"/>
      <w:szCs w:val="22"/>
    </w:rPr>
  </w:style>
  <w:style w:type="character" w:styleId="Emphasis">
    <w:name w:val="Emphasis"/>
    <w:basedOn w:val="DefaultParagraphFont"/>
    <w:uiPriority w:val="20"/>
    <w:qFormat/>
    <w:rsid w:val="003A14D8"/>
    <w:rPr>
      <w:i/>
      <w:iCs/>
    </w:rPr>
  </w:style>
  <w:style w:type="paragraph" w:styleId="BalloonText">
    <w:name w:val="Balloon Text"/>
    <w:basedOn w:val="Normal"/>
    <w:link w:val="BalloonTextChar"/>
    <w:uiPriority w:val="99"/>
    <w:semiHidden/>
    <w:unhideWhenUsed/>
    <w:rsid w:val="00AA41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415D"/>
    <w:rPr>
      <w:rFonts w:ascii="Tahoma" w:hAnsi="Tahoma" w:cs="Tahoma"/>
      <w:sz w:val="16"/>
      <w:szCs w:val="16"/>
    </w:rPr>
  </w:style>
  <w:style w:type="character" w:styleId="CommentReference">
    <w:name w:val="annotation reference"/>
    <w:basedOn w:val="DefaultParagraphFont"/>
    <w:uiPriority w:val="99"/>
    <w:semiHidden/>
    <w:unhideWhenUsed/>
    <w:rsid w:val="00D70C3E"/>
    <w:rPr>
      <w:sz w:val="16"/>
      <w:szCs w:val="16"/>
    </w:rPr>
  </w:style>
  <w:style w:type="paragraph" w:styleId="CommentText">
    <w:name w:val="annotation text"/>
    <w:basedOn w:val="Normal"/>
    <w:link w:val="CommentTextChar"/>
    <w:uiPriority w:val="99"/>
    <w:semiHidden/>
    <w:unhideWhenUsed/>
    <w:rsid w:val="00D70C3E"/>
    <w:pPr>
      <w:spacing w:line="240" w:lineRule="auto"/>
    </w:pPr>
    <w:rPr>
      <w:sz w:val="20"/>
      <w:szCs w:val="20"/>
    </w:rPr>
  </w:style>
  <w:style w:type="character" w:customStyle="1" w:styleId="CommentTextChar">
    <w:name w:val="Comment Text Char"/>
    <w:basedOn w:val="DefaultParagraphFont"/>
    <w:link w:val="CommentText"/>
    <w:uiPriority w:val="99"/>
    <w:semiHidden/>
    <w:rsid w:val="00D70C3E"/>
  </w:style>
  <w:style w:type="paragraph" w:styleId="CommentSubject">
    <w:name w:val="annotation subject"/>
    <w:basedOn w:val="CommentText"/>
    <w:next w:val="CommentText"/>
    <w:link w:val="CommentSubjectChar"/>
    <w:uiPriority w:val="99"/>
    <w:semiHidden/>
    <w:unhideWhenUsed/>
    <w:rsid w:val="00D70C3E"/>
    <w:rPr>
      <w:b/>
      <w:bCs/>
    </w:rPr>
  </w:style>
  <w:style w:type="character" w:customStyle="1" w:styleId="CommentSubjectChar">
    <w:name w:val="Comment Subject Char"/>
    <w:basedOn w:val="CommentTextChar"/>
    <w:link w:val="CommentSubject"/>
    <w:uiPriority w:val="99"/>
    <w:semiHidden/>
    <w:rsid w:val="00D70C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290</Words>
  <Characters>1657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chris</cp:lastModifiedBy>
  <cp:revision>3</cp:revision>
  <dcterms:created xsi:type="dcterms:W3CDTF">2015-01-15T18:54:00Z</dcterms:created>
  <dcterms:modified xsi:type="dcterms:W3CDTF">2015-01-15T18:55:00Z</dcterms:modified>
</cp:coreProperties>
</file>